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68394F" w:rsidR="00421E32"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2B6B5535" w14:textId="4FB08CFF" w:rsidR="00011E68" w:rsidRDefault="00011E68" w:rsidP="00011E68">
      <w:pPr>
        <w:rPr>
          <w:lang w:val="en-GB" w:eastAsia="en-GB"/>
        </w:rPr>
      </w:pPr>
    </w:p>
    <w:p w14:paraId="431DFC10" w14:textId="3259C4FE" w:rsidR="00011E68" w:rsidRPr="000969F0" w:rsidRDefault="00011E68" w:rsidP="00011E68">
      <w:pPr>
        <w:jc w:val="center"/>
        <w:rPr>
          <w:b/>
          <w:bCs/>
          <w:sz w:val="28"/>
          <w:szCs w:val="28"/>
          <w:lang w:val="en-GB" w:eastAsia="en-GB"/>
        </w:rPr>
      </w:pPr>
      <w:r w:rsidRPr="000969F0">
        <w:rPr>
          <w:b/>
          <w:bCs/>
          <w:sz w:val="28"/>
          <w:szCs w:val="28"/>
          <w:lang w:val="en-GB" w:eastAsia="en-GB"/>
        </w:rPr>
        <w:t>THE NEW STATE HOUSE</w:t>
      </w:r>
    </w:p>
    <w:p w14:paraId="412360ED" w14:textId="6858DCF2"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0969F0">
        <w:rPr>
          <w:rStyle w:val="Strong"/>
          <w:b/>
          <w:bCs w:val="0"/>
          <w:sz w:val="24"/>
          <w:szCs w:val="24"/>
        </w:rPr>
        <w:t>RF</w:t>
      </w:r>
      <w:r w:rsidR="003F630F" w:rsidRPr="000969F0">
        <w:rPr>
          <w:rStyle w:val="Strong"/>
          <w:b/>
          <w:bCs w:val="0"/>
          <w:sz w:val="24"/>
          <w:szCs w:val="24"/>
        </w:rPr>
        <w:t>P</w:t>
      </w:r>
      <w:r w:rsidR="00A02237" w:rsidRPr="000969F0">
        <w:rPr>
          <w:rStyle w:val="Strong"/>
          <w:b/>
          <w:bCs w:val="0"/>
          <w:sz w:val="24"/>
          <w:szCs w:val="24"/>
        </w:rPr>
        <w:t>-</w:t>
      </w:r>
      <w:r w:rsidR="000969F0" w:rsidRPr="000969F0">
        <w:rPr>
          <w:rStyle w:val="Strong"/>
          <w:b/>
          <w:bCs w:val="0"/>
          <w:sz w:val="24"/>
          <w:szCs w:val="24"/>
        </w:rPr>
        <w:t>09</w:t>
      </w:r>
      <w:r w:rsidR="00D7229C" w:rsidRPr="000969F0">
        <w:rPr>
          <w:rStyle w:val="Strong"/>
          <w:b/>
          <w:bCs w:val="0"/>
          <w:sz w:val="24"/>
          <w:szCs w:val="24"/>
        </w:rPr>
        <w:t>-</w:t>
      </w:r>
      <w:r w:rsidR="000969F0" w:rsidRPr="000969F0">
        <w:rPr>
          <w:rStyle w:val="Strong"/>
          <w:b/>
          <w:bCs w:val="0"/>
          <w:sz w:val="24"/>
          <w:szCs w:val="24"/>
        </w:rPr>
        <w:t>w001</w:t>
      </w:r>
      <w:r w:rsidR="007C0D3A" w:rsidRPr="000969F0">
        <w:rPr>
          <w:rStyle w:val="Strong"/>
          <w:b/>
          <w:bCs w:val="0"/>
          <w:sz w:val="24"/>
          <w:szCs w:val="24"/>
        </w:rPr>
        <w:t>-</w:t>
      </w:r>
      <w:bookmarkEnd w:id="1"/>
      <w:bookmarkEnd w:id="2"/>
      <w:bookmarkEnd w:id="3"/>
      <w:bookmarkEnd w:id="4"/>
      <w:r w:rsidR="000969F0" w:rsidRPr="000969F0">
        <w:rPr>
          <w:rStyle w:val="Strong"/>
          <w:b/>
          <w:bCs w:val="0"/>
          <w:sz w:val="24"/>
          <w:szCs w:val="24"/>
        </w:rPr>
        <w:t>22</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w:t>
      </w:r>
      <w:r w:rsidRPr="0093566E">
        <w:rPr>
          <w:rFonts w:ascii="Calibri" w:hAnsi="Calibri" w:cs="Calibri"/>
          <w:lang w:val="en-GB"/>
        </w:rPr>
        <w:t>normally the day after the submission date,</w:t>
      </w:r>
      <w:r w:rsidRPr="00487A5C">
        <w:rPr>
          <w:rFonts w:ascii="Calibri" w:hAnsi="Calibri" w:cs="Calibri"/>
          <w:lang w:val="en-GB"/>
        </w:rPr>
        <w:t xml:space="preserv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proofErr w:type="gramStart"/>
      <w:r w:rsidRPr="00487A5C">
        <w:rPr>
          <w:rFonts w:ascii="Calibri" w:hAnsi="Calibri" w:cs="Calibri"/>
          <w:lang w:val="en-GB"/>
        </w:rPr>
        <w:t>Technical</w:t>
      </w:r>
      <w:proofErr w:type="gramEnd"/>
      <w:r w:rsidRPr="00487A5C">
        <w:rPr>
          <w:rFonts w:ascii="Calibri" w:hAnsi="Calibri" w:cs="Calibri"/>
          <w:lang w:val="en-GB"/>
        </w:rPr>
        <w:t xml:space="preserve">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692906" w:rsidRDefault="00DE3F38" w:rsidP="006E17EC">
            <w:pPr>
              <w:pStyle w:val="TableContents"/>
              <w:rPr>
                <w:rFonts w:asciiTheme="minorHAnsi" w:hAnsiTheme="minorHAnsi"/>
                <w:sz w:val="22"/>
                <w:szCs w:val="22"/>
                <w:lang w:eastAsia="en-US"/>
              </w:rPr>
            </w:pPr>
            <w:r w:rsidRPr="00692906">
              <w:rPr>
                <w:rFonts w:asciiTheme="minorHAnsi" w:hAnsiTheme="minorHAnsi"/>
                <w:sz w:val="22"/>
                <w:szCs w:val="22"/>
                <w:lang w:eastAsia="en-US"/>
              </w:rPr>
              <w:t xml:space="preserve">Firm/consortium’s experience and reputation </w:t>
            </w:r>
            <w:r w:rsidR="00B52A14" w:rsidRPr="00692906">
              <w:rPr>
                <w:rFonts w:asciiTheme="minorHAnsi" w:hAnsiTheme="minorHAnsi"/>
                <w:sz w:val="22"/>
                <w:szCs w:val="22"/>
                <w:lang w:eastAsia="en-US"/>
              </w:rPr>
              <w:t>with</w:t>
            </w:r>
            <w:r w:rsidRPr="00692906">
              <w:rPr>
                <w:rFonts w:asciiTheme="minorHAnsi" w:hAnsiTheme="minorHAnsi"/>
                <w:sz w:val="22"/>
                <w:szCs w:val="22"/>
                <w:lang w:eastAsia="en-US"/>
              </w:rPr>
              <w:t xml:space="preserve"> similar </w:t>
            </w:r>
            <w:r w:rsidR="00AD3DBB" w:rsidRPr="00692906">
              <w:rPr>
                <w:rFonts w:asciiTheme="minorHAnsi" w:hAnsiTheme="minorHAnsi"/>
                <w:sz w:val="22"/>
                <w:szCs w:val="22"/>
                <w:lang w:eastAsia="en-US"/>
              </w:rPr>
              <w:t xml:space="preserve">supply of </w:t>
            </w:r>
            <w:r w:rsidR="002340EA" w:rsidRPr="00692906">
              <w:rPr>
                <w:rFonts w:asciiTheme="minorHAnsi" w:hAnsiTheme="minorHAnsi"/>
                <w:sz w:val="22"/>
                <w:szCs w:val="22"/>
                <w:lang w:eastAsia="en-US"/>
              </w:rPr>
              <w:t>Works</w:t>
            </w:r>
          </w:p>
        </w:tc>
        <w:tc>
          <w:tcPr>
            <w:tcW w:w="5367" w:type="dxa"/>
            <w:shd w:val="clear" w:color="auto" w:fill="auto"/>
          </w:tcPr>
          <w:p w14:paraId="58DEF0F2" w14:textId="4764F546" w:rsidR="00B400E5" w:rsidRPr="00B400E5" w:rsidRDefault="00B400E5" w:rsidP="00B400E5">
            <w:pPr>
              <w:pStyle w:val="ListParagraph"/>
              <w:numPr>
                <w:ilvl w:val="0"/>
                <w:numId w:val="3"/>
              </w:numPr>
              <w:ind w:leftChars="0"/>
              <w:rPr>
                <w:rFonts w:asciiTheme="minorHAnsi" w:eastAsia="Malgun Gothic" w:hAnsiTheme="minorHAnsi"/>
                <w:sz w:val="22"/>
                <w:lang w:val="en-GB"/>
              </w:rPr>
            </w:pPr>
            <w:r w:rsidRPr="00B400E5">
              <w:rPr>
                <w:rFonts w:asciiTheme="minorHAnsi" w:eastAsia="Malgun Gothic" w:hAnsiTheme="minorHAnsi"/>
                <w:sz w:val="22"/>
                <w:lang w:val="en-GB"/>
              </w:rPr>
              <w:t>Applicants must be domestic</w:t>
            </w:r>
            <w:r w:rsidR="0093566E">
              <w:rPr>
                <w:rFonts w:asciiTheme="minorHAnsi" w:eastAsia="Malgun Gothic" w:hAnsiTheme="minorHAnsi"/>
                <w:sz w:val="22"/>
                <w:lang w:val="en-GB"/>
              </w:rPr>
              <w:t xml:space="preserve"> </w:t>
            </w:r>
            <w:r w:rsidRPr="00B400E5">
              <w:rPr>
                <w:rFonts w:asciiTheme="minorHAnsi" w:eastAsia="Malgun Gothic" w:hAnsiTheme="minorHAnsi"/>
                <w:sz w:val="22"/>
                <w:lang w:val="en-GB"/>
              </w:rPr>
              <w:t>entities with legal business registration.</w:t>
            </w:r>
          </w:p>
          <w:p w14:paraId="29D66BE5" w14:textId="77777777" w:rsidR="00F336B8" w:rsidRDefault="00F336B8" w:rsidP="005B38E4">
            <w:pPr>
              <w:pStyle w:val="TableContents"/>
              <w:numPr>
                <w:ilvl w:val="0"/>
                <w:numId w:val="3"/>
              </w:numPr>
              <w:rPr>
                <w:rFonts w:asciiTheme="minorHAnsi" w:hAnsiTheme="minorHAnsi"/>
                <w:sz w:val="22"/>
                <w:szCs w:val="22"/>
              </w:rPr>
            </w:pPr>
            <w:r w:rsidRPr="00692906">
              <w:rPr>
                <w:rFonts w:asciiTheme="minorHAnsi" w:hAnsiTheme="minorHAnsi"/>
                <w:sz w:val="22"/>
                <w:szCs w:val="22"/>
              </w:rPr>
              <w:t>Proof of experience – provision of references and reputation recognition from prior related work(s)</w:t>
            </w:r>
          </w:p>
          <w:p w14:paraId="58B24989" w14:textId="77777777" w:rsidR="00137ABA" w:rsidRDefault="00137ABA"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Contractor </w:t>
            </w:r>
            <w:proofErr w:type="gramStart"/>
            <w:r>
              <w:rPr>
                <w:rFonts w:asciiTheme="minorHAnsi" w:hAnsiTheme="minorHAnsi"/>
                <w:sz w:val="22"/>
                <w:szCs w:val="22"/>
              </w:rPr>
              <w:t>sign</w:t>
            </w:r>
            <w:proofErr w:type="gramEnd"/>
            <w:r>
              <w:rPr>
                <w:rFonts w:asciiTheme="minorHAnsi" w:hAnsiTheme="minorHAnsi"/>
                <w:sz w:val="22"/>
                <w:szCs w:val="22"/>
              </w:rPr>
              <w:t xml:space="preserve"> off of compliance form</w:t>
            </w:r>
          </w:p>
          <w:p w14:paraId="3ADDF29E" w14:textId="7984049F" w:rsidR="0093566E" w:rsidRPr="00692906" w:rsidRDefault="0093566E" w:rsidP="0093566E">
            <w:pPr>
              <w:pStyle w:val="TableContents"/>
              <w:ind w:left="720"/>
              <w:rPr>
                <w:rFonts w:asciiTheme="minorHAnsi" w:hAnsiTheme="minorHAnsi"/>
                <w:sz w:val="22"/>
                <w:szCs w:val="22"/>
              </w:rPr>
            </w:pPr>
          </w:p>
        </w:tc>
        <w:tc>
          <w:tcPr>
            <w:tcW w:w="1360" w:type="dxa"/>
            <w:shd w:val="clear" w:color="auto" w:fill="auto"/>
            <w:vAlign w:val="center"/>
          </w:tcPr>
          <w:p w14:paraId="6FB170A3" w14:textId="05B06DEE" w:rsidR="006E17EC" w:rsidRPr="00692906" w:rsidRDefault="00B400E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692906" w:rsidRDefault="00AD3DBB" w:rsidP="006E17EC">
            <w:pPr>
              <w:pStyle w:val="TableContents"/>
              <w:rPr>
                <w:rFonts w:asciiTheme="minorHAnsi" w:hAnsiTheme="minorHAnsi"/>
                <w:sz w:val="22"/>
                <w:szCs w:val="22"/>
                <w:lang w:eastAsia="en-US"/>
              </w:rPr>
            </w:pPr>
            <w:r w:rsidRPr="00692906">
              <w:rPr>
                <w:rFonts w:asciiTheme="minorHAnsi" w:hAnsiTheme="minorHAnsi"/>
                <w:sz w:val="22"/>
                <w:szCs w:val="22"/>
                <w:lang w:eastAsia="en-US"/>
              </w:rPr>
              <w:t>Delivery time</w:t>
            </w:r>
          </w:p>
        </w:tc>
        <w:tc>
          <w:tcPr>
            <w:tcW w:w="5367" w:type="dxa"/>
            <w:shd w:val="clear" w:color="auto" w:fill="auto"/>
          </w:tcPr>
          <w:p w14:paraId="3B7BB380" w14:textId="77777777" w:rsidR="006E17EC" w:rsidRPr="00692906" w:rsidRDefault="004E292E" w:rsidP="001D3BEC">
            <w:pPr>
              <w:pStyle w:val="TableContents"/>
              <w:numPr>
                <w:ilvl w:val="0"/>
                <w:numId w:val="4"/>
              </w:numPr>
              <w:rPr>
                <w:rFonts w:asciiTheme="minorHAnsi" w:hAnsiTheme="minorHAnsi"/>
                <w:sz w:val="22"/>
                <w:szCs w:val="22"/>
              </w:rPr>
            </w:pPr>
            <w:r w:rsidRPr="00692906">
              <w:rPr>
                <w:rFonts w:asciiTheme="minorHAnsi" w:hAnsiTheme="minorHAnsi"/>
                <w:sz w:val="22"/>
                <w:szCs w:val="22"/>
              </w:rPr>
              <w:t>Ability to work within the set timeframe</w:t>
            </w:r>
          </w:p>
          <w:p w14:paraId="62E16E84" w14:textId="77777777" w:rsidR="00692906" w:rsidRDefault="00692906" w:rsidP="001D3BEC">
            <w:pPr>
              <w:pStyle w:val="TableContents"/>
              <w:numPr>
                <w:ilvl w:val="0"/>
                <w:numId w:val="4"/>
              </w:numPr>
              <w:rPr>
                <w:rFonts w:asciiTheme="minorHAnsi" w:hAnsiTheme="minorHAnsi"/>
                <w:sz w:val="22"/>
                <w:szCs w:val="22"/>
              </w:rPr>
            </w:pPr>
            <w:r w:rsidRPr="00692906">
              <w:rPr>
                <w:rFonts w:asciiTheme="minorHAnsi" w:hAnsiTheme="minorHAnsi"/>
                <w:sz w:val="22"/>
                <w:szCs w:val="22"/>
              </w:rPr>
              <w:t>Realistic work plan with milestones set as progress indicator</w:t>
            </w:r>
          </w:p>
          <w:p w14:paraId="4BA71FA2" w14:textId="540870EF" w:rsidR="0093566E" w:rsidRPr="00692906" w:rsidRDefault="0093566E" w:rsidP="0093566E">
            <w:pPr>
              <w:pStyle w:val="TableContents"/>
              <w:ind w:left="720"/>
              <w:rPr>
                <w:rFonts w:asciiTheme="minorHAnsi" w:hAnsiTheme="minorHAnsi"/>
                <w:sz w:val="22"/>
                <w:szCs w:val="22"/>
              </w:rPr>
            </w:pPr>
          </w:p>
        </w:tc>
        <w:tc>
          <w:tcPr>
            <w:tcW w:w="1360" w:type="dxa"/>
            <w:shd w:val="clear" w:color="auto" w:fill="auto"/>
            <w:vAlign w:val="center"/>
          </w:tcPr>
          <w:p w14:paraId="657554B4" w14:textId="57CD0A40" w:rsidR="006E17EC" w:rsidRPr="00692906" w:rsidRDefault="00B400E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487A5C" w14:paraId="59453870" w14:textId="77777777" w:rsidTr="006E17EC">
        <w:trPr>
          <w:cantSplit/>
          <w:tblHeader/>
        </w:trPr>
        <w:tc>
          <w:tcPr>
            <w:tcW w:w="2430" w:type="dxa"/>
            <w:shd w:val="clear" w:color="auto" w:fill="auto"/>
            <w:vAlign w:val="center"/>
          </w:tcPr>
          <w:p w14:paraId="57F1472D" w14:textId="47BA4676" w:rsidR="006E17EC" w:rsidRPr="00692906" w:rsidRDefault="000969F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Personnel criteria</w:t>
            </w:r>
          </w:p>
        </w:tc>
        <w:tc>
          <w:tcPr>
            <w:tcW w:w="5367" w:type="dxa"/>
            <w:shd w:val="clear" w:color="auto" w:fill="auto"/>
          </w:tcPr>
          <w:p w14:paraId="64A300CE" w14:textId="77777777" w:rsidR="00B400E5" w:rsidRPr="000969F0" w:rsidRDefault="00B400E5" w:rsidP="00B400E5">
            <w:pPr>
              <w:numPr>
                <w:ilvl w:val="0"/>
                <w:numId w:val="6"/>
              </w:numPr>
              <w:adjustRightInd w:val="0"/>
              <w:rPr>
                <w:rFonts w:asciiTheme="minorHAnsi" w:eastAsiaTheme="minorEastAsia" w:hAnsiTheme="minorHAnsi"/>
                <w:color w:val="000000"/>
                <w:sz w:val="22"/>
                <w:lang w:val="en-GB"/>
              </w:rPr>
            </w:pPr>
            <w:r w:rsidRPr="000969F0">
              <w:rPr>
                <w:rFonts w:asciiTheme="minorHAnsi" w:eastAsiaTheme="minorEastAsia" w:hAnsiTheme="minorHAnsi"/>
                <w:color w:val="000000"/>
                <w:sz w:val="22"/>
                <w:lang w:val="en-GB"/>
              </w:rPr>
              <w:t xml:space="preserve">Applicant (at least one member from firm) is required for qualification/certificate in architecture and construction industry (Construction Engineering) to ensure that the design meets requirements of relevant domestic building codes, regulations and </w:t>
            </w:r>
            <w:proofErr w:type="spellStart"/>
            <w:r w:rsidRPr="000969F0">
              <w:rPr>
                <w:rFonts w:asciiTheme="minorHAnsi" w:eastAsiaTheme="minorEastAsia" w:hAnsiTheme="minorHAnsi"/>
                <w:color w:val="000000"/>
                <w:sz w:val="22"/>
                <w:lang w:val="en-GB"/>
              </w:rPr>
              <w:t>fulfill</w:t>
            </w:r>
            <w:proofErr w:type="spellEnd"/>
            <w:r w:rsidRPr="000969F0">
              <w:rPr>
                <w:rFonts w:asciiTheme="minorHAnsi" w:eastAsiaTheme="minorEastAsia" w:hAnsiTheme="minorHAnsi"/>
                <w:color w:val="000000"/>
                <w:sz w:val="22"/>
                <w:lang w:val="en-GB"/>
              </w:rPr>
              <w:t xml:space="preserve"> administrative approvals.</w:t>
            </w:r>
          </w:p>
          <w:p w14:paraId="5C62D8AB" w14:textId="7C8EB191" w:rsidR="00B400E5" w:rsidRPr="000969F0" w:rsidRDefault="00B400E5" w:rsidP="00B400E5">
            <w:pPr>
              <w:numPr>
                <w:ilvl w:val="0"/>
                <w:numId w:val="6"/>
              </w:numPr>
              <w:adjustRightInd w:val="0"/>
              <w:rPr>
                <w:rFonts w:asciiTheme="minorHAnsi" w:eastAsiaTheme="minorEastAsia" w:hAnsiTheme="minorHAnsi"/>
                <w:color w:val="000000"/>
                <w:sz w:val="22"/>
                <w:lang w:val="en-GB"/>
              </w:rPr>
            </w:pPr>
            <w:r w:rsidRPr="000969F0">
              <w:rPr>
                <w:rFonts w:asciiTheme="minorHAnsi" w:eastAsiaTheme="minorEastAsia" w:hAnsiTheme="minorHAnsi"/>
                <w:color w:val="000000"/>
                <w:sz w:val="22"/>
                <w:lang w:val="en-GB"/>
              </w:rPr>
              <w:t xml:space="preserve">Project leader, or at least one designer, is required to be a </w:t>
            </w:r>
            <w:r w:rsidR="00C24548" w:rsidRPr="000969F0">
              <w:rPr>
                <w:rFonts w:asciiTheme="minorHAnsi" w:eastAsiaTheme="minorEastAsia" w:hAnsiTheme="minorHAnsi"/>
                <w:color w:val="000000"/>
                <w:sz w:val="22"/>
                <w:lang w:val="en-GB"/>
              </w:rPr>
              <w:t>qualified</w:t>
            </w:r>
            <w:r w:rsidRPr="000969F0">
              <w:rPr>
                <w:rFonts w:asciiTheme="minorHAnsi" w:eastAsiaTheme="minorEastAsia" w:hAnsiTheme="minorHAnsi"/>
                <w:color w:val="000000"/>
                <w:sz w:val="22"/>
                <w:lang w:val="en-GB"/>
              </w:rPr>
              <w:t xml:space="preserve"> architect/designer in Kiribati or internationally.</w:t>
            </w:r>
          </w:p>
          <w:p w14:paraId="375ED5B7" w14:textId="67396E45" w:rsidR="00D82E2A" w:rsidRPr="00692906" w:rsidRDefault="00D82E2A" w:rsidP="0093566E">
            <w:pPr>
              <w:adjustRightInd w:val="0"/>
              <w:ind w:left="720"/>
              <w:rPr>
                <w:rFonts w:asciiTheme="minorHAnsi" w:eastAsiaTheme="minorEastAsia" w:hAnsiTheme="minorHAnsi"/>
                <w:color w:val="000000"/>
                <w:sz w:val="22"/>
                <w:lang w:val="en-GB"/>
              </w:rPr>
            </w:pPr>
          </w:p>
        </w:tc>
        <w:tc>
          <w:tcPr>
            <w:tcW w:w="1360" w:type="dxa"/>
            <w:shd w:val="clear" w:color="auto" w:fill="auto"/>
            <w:vAlign w:val="center"/>
          </w:tcPr>
          <w:p w14:paraId="4C399CE7" w14:textId="196910F2" w:rsidR="006E17EC" w:rsidRPr="00692906" w:rsidRDefault="000969F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0969F0" w:rsidRPr="00487A5C" w14:paraId="12E6303D" w14:textId="77777777" w:rsidTr="006E17EC">
        <w:trPr>
          <w:cantSplit/>
          <w:tblHeader/>
        </w:trPr>
        <w:tc>
          <w:tcPr>
            <w:tcW w:w="2430" w:type="dxa"/>
            <w:shd w:val="clear" w:color="auto" w:fill="auto"/>
            <w:vAlign w:val="center"/>
          </w:tcPr>
          <w:p w14:paraId="0E91B6B8" w14:textId="77AAFF9B" w:rsidR="000969F0" w:rsidRPr="00692906" w:rsidRDefault="000969F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T</w:t>
            </w:r>
            <w:r>
              <w:rPr>
                <w:rFonts w:asciiTheme="minorHAnsi" w:hAnsiTheme="minorHAnsi"/>
                <w:sz w:val="22"/>
                <w:szCs w:val="22"/>
              </w:rPr>
              <w:t>echnical criteria</w:t>
            </w:r>
          </w:p>
        </w:tc>
        <w:tc>
          <w:tcPr>
            <w:tcW w:w="5367" w:type="dxa"/>
            <w:shd w:val="clear" w:color="auto" w:fill="auto"/>
          </w:tcPr>
          <w:p w14:paraId="12E70F2D" w14:textId="77777777" w:rsidR="000969F0" w:rsidRPr="000969F0" w:rsidRDefault="000969F0" w:rsidP="000969F0">
            <w:pPr>
              <w:numPr>
                <w:ilvl w:val="0"/>
                <w:numId w:val="6"/>
              </w:numPr>
              <w:adjustRightInd w:val="0"/>
              <w:rPr>
                <w:rFonts w:asciiTheme="minorHAnsi" w:eastAsiaTheme="minorEastAsia" w:hAnsiTheme="minorHAnsi"/>
                <w:color w:val="000000"/>
                <w:sz w:val="22"/>
                <w:lang w:val="en-GB"/>
              </w:rPr>
            </w:pPr>
            <w:r w:rsidRPr="000969F0">
              <w:rPr>
                <w:rFonts w:asciiTheme="minorHAnsi" w:eastAsiaTheme="minorEastAsia" w:hAnsiTheme="minorHAnsi"/>
                <w:color w:val="000000"/>
                <w:sz w:val="22"/>
                <w:lang w:val="en-GB"/>
              </w:rPr>
              <w:t>Applicant should submit all phase design of all disciplines, (excluded concept design), including design development and budget preparation, construction document, on-site construction cooperation, construction approval assistance, as-built drawing preparation, project completion acceptance evaluation, etc. The final work scope shall be subject to the tender documents and design contract.</w:t>
            </w:r>
          </w:p>
          <w:p w14:paraId="453DECC4" w14:textId="77777777" w:rsidR="000969F0" w:rsidRPr="000969F0" w:rsidRDefault="000969F0" w:rsidP="000969F0">
            <w:pPr>
              <w:numPr>
                <w:ilvl w:val="0"/>
                <w:numId w:val="6"/>
              </w:numPr>
              <w:adjustRightInd w:val="0"/>
              <w:rPr>
                <w:rFonts w:asciiTheme="minorHAnsi" w:eastAsiaTheme="minorEastAsia" w:hAnsiTheme="minorHAnsi"/>
                <w:color w:val="000000"/>
                <w:sz w:val="22"/>
                <w:lang w:val="en-GB"/>
              </w:rPr>
            </w:pPr>
            <w:r w:rsidRPr="000969F0">
              <w:rPr>
                <w:rFonts w:asciiTheme="minorHAnsi" w:eastAsiaTheme="minorEastAsia" w:hAnsiTheme="minorHAnsi"/>
                <w:color w:val="000000"/>
                <w:sz w:val="22"/>
                <w:lang w:val="en-GB"/>
              </w:rPr>
              <w:t xml:space="preserve">A well-defined Bill of Quantities should be used as part of tender documents and measured in a </w:t>
            </w:r>
            <w:proofErr w:type="gramStart"/>
            <w:r w:rsidRPr="000969F0">
              <w:rPr>
                <w:rFonts w:asciiTheme="minorHAnsi" w:eastAsiaTheme="minorEastAsia" w:hAnsiTheme="minorHAnsi"/>
                <w:color w:val="000000"/>
                <w:sz w:val="22"/>
                <w:lang w:val="en-GB"/>
              </w:rPr>
              <w:t>trade by trade</w:t>
            </w:r>
            <w:proofErr w:type="gramEnd"/>
            <w:r w:rsidRPr="000969F0">
              <w:rPr>
                <w:rFonts w:asciiTheme="minorHAnsi" w:eastAsiaTheme="minorEastAsia" w:hAnsiTheme="minorHAnsi"/>
                <w:color w:val="000000"/>
                <w:sz w:val="22"/>
                <w:lang w:val="en-GB"/>
              </w:rPr>
              <w:t xml:space="preserve"> format. The electronic copy of the take-off should also be provided. This is to be undertaken by a qualified quantity surveyor</w:t>
            </w:r>
          </w:p>
          <w:p w14:paraId="071B5A0F" w14:textId="77777777" w:rsidR="000969F0" w:rsidRPr="003D6FC7" w:rsidRDefault="000969F0" w:rsidP="0093566E">
            <w:pPr>
              <w:adjustRightInd w:val="0"/>
              <w:ind w:left="720"/>
              <w:rPr>
                <w:rFonts w:asciiTheme="minorHAnsi" w:eastAsiaTheme="minorEastAsia" w:hAnsiTheme="minorHAnsi"/>
                <w:color w:val="000000"/>
                <w:sz w:val="22"/>
                <w:highlight w:val="yellow"/>
                <w:lang w:val="en-GB"/>
              </w:rPr>
            </w:pPr>
          </w:p>
        </w:tc>
        <w:tc>
          <w:tcPr>
            <w:tcW w:w="1360" w:type="dxa"/>
            <w:shd w:val="clear" w:color="auto" w:fill="auto"/>
            <w:vAlign w:val="center"/>
          </w:tcPr>
          <w:p w14:paraId="3F5AA12E" w14:textId="384CB16D" w:rsidR="000969F0" w:rsidRDefault="000969F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93566E" w:rsidRPr="00487A5C" w14:paraId="31A4E7E9" w14:textId="77777777" w:rsidTr="006E17EC">
        <w:trPr>
          <w:cantSplit/>
          <w:tblHeader/>
        </w:trPr>
        <w:tc>
          <w:tcPr>
            <w:tcW w:w="2430" w:type="dxa"/>
            <w:shd w:val="clear" w:color="auto" w:fill="auto"/>
            <w:vAlign w:val="center"/>
          </w:tcPr>
          <w:p w14:paraId="1941045E" w14:textId="325F63A8" w:rsidR="0093566E" w:rsidRDefault="0093566E" w:rsidP="0093566E">
            <w:pPr>
              <w:pStyle w:val="TableContents"/>
              <w:jc w:val="both"/>
              <w:rPr>
                <w:rFonts w:asciiTheme="minorHAnsi" w:hAnsiTheme="minorHAnsi"/>
                <w:sz w:val="22"/>
                <w:szCs w:val="22"/>
                <w:lang w:eastAsia="en-US"/>
              </w:rPr>
            </w:pPr>
            <w:r w:rsidRPr="00692906">
              <w:rPr>
                <w:rFonts w:asciiTheme="minorHAnsi" w:hAnsiTheme="minorHAnsi"/>
                <w:sz w:val="22"/>
                <w:szCs w:val="22"/>
                <w:lang w:eastAsia="en-US"/>
              </w:rPr>
              <w:t>Other criteria</w:t>
            </w:r>
          </w:p>
        </w:tc>
        <w:tc>
          <w:tcPr>
            <w:tcW w:w="5367" w:type="dxa"/>
            <w:shd w:val="clear" w:color="auto" w:fill="auto"/>
          </w:tcPr>
          <w:p w14:paraId="107EF28F" w14:textId="77777777" w:rsidR="0093566E" w:rsidRPr="00692906" w:rsidRDefault="0093566E" w:rsidP="0093566E">
            <w:pPr>
              <w:pStyle w:val="TableContents"/>
              <w:numPr>
                <w:ilvl w:val="0"/>
                <w:numId w:val="5"/>
              </w:numPr>
              <w:rPr>
                <w:rFonts w:asciiTheme="minorHAnsi" w:hAnsiTheme="minorHAnsi"/>
                <w:sz w:val="22"/>
                <w:szCs w:val="22"/>
              </w:rPr>
            </w:pPr>
            <w:r w:rsidRPr="00692906">
              <w:rPr>
                <w:rFonts w:asciiTheme="minorHAnsi" w:hAnsiTheme="minorHAnsi"/>
                <w:sz w:val="22"/>
                <w:szCs w:val="22"/>
              </w:rPr>
              <w:t>Fully equipped with tools and machineries</w:t>
            </w:r>
          </w:p>
          <w:p w14:paraId="766DDB60" w14:textId="77777777" w:rsidR="0093566E" w:rsidRPr="0093566E" w:rsidRDefault="0093566E" w:rsidP="0093566E">
            <w:pPr>
              <w:numPr>
                <w:ilvl w:val="0"/>
                <w:numId w:val="6"/>
              </w:numPr>
              <w:adjustRightInd w:val="0"/>
              <w:rPr>
                <w:rFonts w:asciiTheme="minorHAnsi" w:eastAsiaTheme="minorEastAsia" w:hAnsiTheme="minorHAnsi"/>
                <w:color w:val="000000"/>
                <w:sz w:val="22"/>
                <w:lang w:val="en-GB"/>
              </w:rPr>
            </w:pPr>
            <w:r w:rsidRPr="00692906">
              <w:rPr>
                <w:rFonts w:asciiTheme="minorHAnsi" w:hAnsiTheme="minorHAnsi"/>
                <w:sz w:val="22"/>
                <w:szCs w:val="22"/>
              </w:rPr>
              <w:t>Contractors’ compliance to safety and precaution standards</w:t>
            </w:r>
            <w:r>
              <w:rPr>
                <w:rFonts w:asciiTheme="minorHAnsi" w:hAnsiTheme="minorHAnsi"/>
                <w:sz w:val="22"/>
                <w:szCs w:val="22"/>
              </w:rPr>
              <w:t xml:space="preserve"> (insurance coverage)</w:t>
            </w:r>
          </w:p>
          <w:p w14:paraId="6E514590" w14:textId="7D59BB28" w:rsidR="0093566E" w:rsidRPr="000969F0" w:rsidRDefault="0093566E" w:rsidP="0093566E">
            <w:pPr>
              <w:adjustRightInd w:val="0"/>
              <w:ind w:left="720"/>
              <w:rPr>
                <w:rFonts w:asciiTheme="minorHAnsi" w:eastAsiaTheme="minorEastAsia" w:hAnsiTheme="minorHAnsi"/>
                <w:color w:val="000000"/>
                <w:sz w:val="22"/>
                <w:lang w:val="en-GB"/>
              </w:rPr>
            </w:pPr>
          </w:p>
        </w:tc>
        <w:tc>
          <w:tcPr>
            <w:tcW w:w="1360" w:type="dxa"/>
            <w:shd w:val="clear" w:color="auto" w:fill="auto"/>
            <w:vAlign w:val="center"/>
          </w:tcPr>
          <w:p w14:paraId="3EE6A717" w14:textId="43D00E79" w:rsidR="0093566E" w:rsidRDefault="0093566E" w:rsidP="0093566E">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93566E" w:rsidRPr="00487A5C" w14:paraId="465E49EB" w14:textId="77777777" w:rsidTr="003849E8">
        <w:trPr>
          <w:cantSplit/>
          <w:trHeight w:val="650"/>
          <w:tblHeader/>
        </w:trPr>
        <w:tc>
          <w:tcPr>
            <w:tcW w:w="7797" w:type="dxa"/>
            <w:gridSpan w:val="2"/>
            <w:shd w:val="clear" w:color="auto" w:fill="auto"/>
            <w:vAlign w:val="center"/>
          </w:tcPr>
          <w:p w14:paraId="628B8019" w14:textId="0F85A49D" w:rsidR="0093566E" w:rsidRPr="00487A5C" w:rsidRDefault="0093566E" w:rsidP="0093566E">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93566E" w:rsidRPr="00487A5C" w:rsidRDefault="0093566E" w:rsidP="0093566E">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lastRenderedPageBreak/>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6" w:author="Sven Erik" w:date="2020-08-26T15:47:00Z">
        <w:r w:rsidR="00726DFC">
          <w:rPr>
            <w:rFonts w:ascii="Calibri" w:hAnsi="Calibri"/>
            <w:b/>
            <w:lang w:val="en-GB"/>
          </w:rPr>
          <w:t>(</w:t>
        </w:r>
      </w:ins>
      <w:proofErr w:type="spellStart"/>
      <w:r w:rsidRPr="00487A5C">
        <w:rPr>
          <w:rFonts w:ascii="Calibri" w:hAnsi="Calibri"/>
          <w:b/>
          <w:lang w:val="en-GB"/>
        </w:rPr>
        <w:t>tc</w:t>
      </w:r>
      <w:proofErr w:type="spellEnd"/>
      <w:r w:rsidRPr="00487A5C">
        <w:rPr>
          <w:rFonts w:ascii="Calibri" w:hAnsi="Calibri"/>
          <w:b/>
          <w:lang w:val="en-GB"/>
        </w:rPr>
        <w:t xml:space="preserve"> / lc</w:t>
      </w:r>
      <w:ins w:id="17"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proofErr w:type="spellStart"/>
      <w:ins w:id="20" w:author="Sven Erik" w:date="2020-08-26T15:47:00Z">
        <w:r>
          <w:rPr>
            <w:rFonts w:ascii="Calibri" w:hAnsi="Calibri"/>
            <w:sz w:val="20"/>
            <w:szCs w:val="20"/>
            <w:lang w:val="en-GB"/>
          </w:rPr>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53CDC" w14:textId="77777777" w:rsidR="00C83A0D" w:rsidRDefault="00C83A0D">
      <w:r>
        <w:separator/>
      </w:r>
    </w:p>
  </w:endnote>
  <w:endnote w:type="continuationSeparator" w:id="0">
    <w:p w14:paraId="4A240640" w14:textId="77777777" w:rsidR="00C83A0D" w:rsidRDefault="00C83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2DD8A49" w:rsidR="00D15CF2" w:rsidRDefault="004878F3" w:rsidP="004878F3">
    <w:pPr>
      <w:pStyle w:val="Footer"/>
    </w:pPr>
    <w:r>
      <w:fldChar w:fldCharType="begin"/>
    </w:r>
    <w:r>
      <w:instrText xml:space="preserve"> DATE \@ "yyyy-MM-dd" </w:instrText>
    </w:r>
    <w:r>
      <w:fldChar w:fldCharType="separate"/>
    </w:r>
    <w:r w:rsidR="0093566E">
      <w:rPr>
        <w:noProof/>
      </w:rPr>
      <w:t>2022-05-18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F9FDB" w14:textId="77777777" w:rsidR="00C83A0D" w:rsidRDefault="00C83A0D">
      <w:r>
        <w:separator/>
      </w:r>
    </w:p>
  </w:footnote>
  <w:footnote w:type="continuationSeparator" w:id="0">
    <w:p w14:paraId="6A77096D" w14:textId="77777777" w:rsidR="00C83A0D" w:rsidRDefault="00C83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605F098A"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0969F0">
      <w:rPr>
        <w:rStyle w:val="Strong"/>
        <w:rFonts w:asciiTheme="minorHAnsi" w:hAnsiTheme="minorHAnsi" w:cstheme="minorHAnsi"/>
        <w:szCs w:val="24"/>
      </w:rPr>
      <w:t>09</w:t>
    </w:r>
    <w:r w:rsidRPr="00E13925">
      <w:rPr>
        <w:rStyle w:val="Strong"/>
        <w:rFonts w:asciiTheme="minorHAnsi" w:hAnsiTheme="minorHAnsi" w:cstheme="minorHAnsi"/>
        <w:szCs w:val="24"/>
      </w:rPr>
      <w:t>-</w:t>
    </w:r>
    <w:r w:rsidR="000969F0">
      <w:rPr>
        <w:rStyle w:val="Strong"/>
        <w:rFonts w:asciiTheme="minorHAnsi" w:hAnsiTheme="minorHAnsi" w:cstheme="minorHAnsi"/>
        <w:szCs w:val="24"/>
      </w:rPr>
      <w:t>w001</w:t>
    </w:r>
    <w:r w:rsidRPr="00E13925">
      <w:rPr>
        <w:rStyle w:val="Strong"/>
        <w:rFonts w:asciiTheme="minorHAnsi" w:hAnsiTheme="minorHAnsi" w:cstheme="minorHAnsi"/>
        <w:szCs w:val="24"/>
      </w:rPr>
      <w:t>-</w:t>
    </w:r>
    <w:r w:rsidR="000969F0">
      <w:rPr>
        <w:rStyle w:val="Strong"/>
        <w:rFonts w:asciiTheme="minorHAnsi" w:hAnsiTheme="minorHAnsi" w:cstheme="minorHAnsi"/>
        <w:szCs w:val="24"/>
      </w:rPr>
      <w:t>22</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69949688">
    <w:abstractNumId w:val="2"/>
  </w:num>
  <w:num w:numId="2" w16cid:durableId="33358065">
    <w:abstractNumId w:val="7"/>
  </w:num>
  <w:num w:numId="3" w16cid:durableId="2030328087">
    <w:abstractNumId w:val="6"/>
  </w:num>
  <w:num w:numId="4" w16cid:durableId="1013531883">
    <w:abstractNumId w:val="5"/>
  </w:num>
  <w:num w:numId="5" w16cid:durableId="341859461">
    <w:abstractNumId w:val="0"/>
  </w:num>
  <w:num w:numId="6" w16cid:durableId="1457018406">
    <w:abstractNumId w:val="4"/>
  </w:num>
  <w:num w:numId="7" w16cid:durableId="1589264769">
    <w:abstractNumId w:val="1"/>
  </w:num>
  <w:num w:numId="8" w16cid:durableId="897127083">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E68"/>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969F0"/>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37AB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330"/>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393A"/>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E79"/>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31B"/>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62B7"/>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FC7"/>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92E"/>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290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57CB7"/>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3566E"/>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B7233"/>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0E5"/>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548"/>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653E"/>
    <w:rsid w:val="00C77949"/>
    <w:rsid w:val="00C77BA9"/>
    <w:rsid w:val="00C80792"/>
    <w:rsid w:val="00C83691"/>
    <w:rsid w:val="00C83A0D"/>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2E2A"/>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342A"/>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441"/>
    <w:rsid w:val="00F22F8C"/>
    <w:rsid w:val="00F2319F"/>
    <w:rsid w:val="00F23A26"/>
    <w:rsid w:val="00F24D5D"/>
    <w:rsid w:val="00F276BD"/>
    <w:rsid w:val="00F27B1D"/>
    <w:rsid w:val="00F27F0F"/>
    <w:rsid w:val="00F319C4"/>
    <w:rsid w:val="00F31B7B"/>
    <w:rsid w:val="00F31C0F"/>
    <w:rsid w:val="00F31DA6"/>
    <w:rsid w:val="00F32115"/>
    <w:rsid w:val="00F336B8"/>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86409"/>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429D"/>
    <w:rsid w:val="00FF4B4C"/>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81</TotalTime>
  <Pages>4</Pages>
  <Words>879</Words>
  <Characters>5014</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5882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Senior Project Officer</cp:lastModifiedBy>
  <cp:revision>13</cp:revision>
  <cp:lastPrinted>2016-10-18T02:57:00Z</cp:lastPrinted>
  <dcterms:created xsi:type="dcterms:W3CDTF">2020-08-26T13:47:00Z</dcterms:created>
  <dcterms:modified xsi:type="dcterms:W3CDTF">2022-05-17T23:58:00Z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